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10B341D1"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w:t>
      </w:r>
      <w:r w:rsidR="00196EA9" w:rsidRPr="00196EA9">
        <w:rPr>
          <w:rFonts w:ascii="Times New Roman" w:hAnsi="Times New Roman" w:cs="Times New Roman"/>
          <w:bCs/>
          <w:i/>
          <w:sz w:val="24"/>
          <w:szCs w:val="24"/>
        </w:rPr>
        <w:t xml:space="preserve"> </w:t>
      </w:r>
      <w:r w:rsidR="00196EA9" w:rsidRPr="00EA00B7">
        <w:rPr>
          <w:rFonts w:ascii="Times New Roman" w:hAnsi="Times New Roman" w:cs="Times New Roman"/>
          <w:bCs/>
          <w:iCs/>
          <w:sz w:val="24"/>
          <w:szCs w:val="24"/>
        </w:rPr>
        <w:t>hanke tehnilisele</w:t>
      </w:r>
      <w:r w:rsidRPr="00EA00B7">
        <w:rPr>
          <w:rFonts w:ascii="Times New Roman" w:hAnsi="Times New Roman" w:cs="Times New Roman"/>
          <w:bCs/>
          <w:iCs/>
          <w:sz w:val="24"/>
          <w:szCs w:val="24"/>
        </w:rPr>
        <w:t xml:space="preserve"> kirjeldusele </w:t>
      </w:r>
      <w:r w:rsidRPr="00761D15">
        <w:rPr>
          <w:rFonts w:ascii="Times New Roman" w:hAnsi="Times New Roman" w:cs="Times New Roman"/>
          <w:bCs/>
          <w:sz w:val="24"/>
          <w:szCs w:val="24"/>
        </w:rPr>
        <w:t>vastav</w:t>
      </w:r>
      <w:r w:rsidR="00EA00B7">
        <w:rPr>
          <w:rFonts w:ascii="Times New Roman" w:hAnsi="Times New Roman" w:cs="Times New Roman"/>
          <w:bCs/>
          <w:sz w:val="24"/>
          <w:szCs w:val="24"/>
        </w:rPr>
        <w:t xml:space="preserve"> </w:t>
      </w:r>
      <w:r w:rsidRPr="00761D15">
        <w:rPr>
          <w:rFonts w:ascii="Times New Roman" w:hAnsi="Times New Roman" w:cs="Times New Roman"/>
          <w:bCs/>
          <w:sz w:val="24"/>
          <w:szCs w:val="24"/>
        </w:rPr>
        <w:t xml:space="preserve"> </w:t>
      </w:r>
      <w:r w:rsidR="00196EA9" w:rsidRPr="00EA00B7">
        <w:rPr>
          <w:rFonts w:ascii="Times New Roman" w:hAnsi="Times New Roman" w:cs="Times New Roman"/>
          <w:bCs/>
          <w:iCs/>
          <w:sz w:val="24"/>
          <w:szCs w:val="24"/>
        </w:rPr>
        <w:t>ehitus</w:t>
      </w:r>
      <w:r w:rsidR="00903300" w:rsidRPr="00EA00B7">
        <w:rPr>
          <w:rFonts w:ascii="Times New Roman" w:hAnsi="Times New Roman" w:cs="Times New Roman"/>
          <w:bCs/>
          <w:iCs/>
          <w:sz w:val="24"/>
          <w:szCs w:val="24"/>
        </w:rPr>
        <w:t>töö</w:t>
      </w:r>
      <w:r w:rsidRPr="00EA00B7">
        <w:rPr>
          <w:rFonts w:ascii="Times New Roman" w:hAnsi="Times New Roman" w:cs="Times New Roman"/>
          <w:bCs/>
          <w:iCs/>
          <w:sz w:val="24"/>
          <w:szCs w:val="24"/>
        </w:rPr>
        <w:t xml:space="preserve"> </w:t>
      </w:r>
      <w:r w:rsidRPr="00761D15">
        <w:rPr>
          <w:rFonts w:ascii="Times New Roman" w:hAnsi="Times New Roman" w:cs="Times New Roman"/>
          <w:bCs/>
          <w:sz w:val="24"/>
          <w:szCs w:val="24"/>
        </w:rPr>
        <w:t xml:space="preserve">ning optimaalne rahaliste ressursside kasutus ja tähtaegadest kinnipidamine. </w:t>
      </w:r>
    </w:p>
    <w:p w14:paraId="4E799AE7" w14:textId="1325BDB9" w:rsidR="00810AA9" w:rsidRDefault="00D5594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D55949">
        <w:rPr>
          <w:rFonts w:ascii="Times New Roman" w:hAnsi="Times New Roman" w:cs="Times New Roman"/>
          <w:bCs/>
          <w:sz w:val="24"/>
          <w:szCs w:val="24"/>
        </w:rPr>
        <w:t>Inseneril tuleb pakkumust tehes lähtuda  tähtaegadele, mis on sätestatud „</w:t>
      </w:r>
      <w:bookmarkStart w:id="0" w:name="_Hlk95380621"/>
      <w:r w:rsidR="007142AC">
        <w:rPr>
          <w:rFonts w:ascii="Times New Roman" w:hAnsi="Times New Roman" w:cs="Times New Roman"/>
          <w:bCs/>
          <w:sz w:val="24"/>
          <w:szCs w:val="24"/>
        </w:rPr>
        <w:t>Pindamistööd Harju ja Rapla maakondades 2022. aastal</w:t>
      </w:r>
      <w:bookmarkEnd w:id="0"/>
      <w:r w:rsidRPr="00D55949">
        <w:rPr>
          <w:rFonts w:ascii="Times New Roman" w:hAnsi="Times New Roman" w:cs="Times New Roman"/>
          <w:bCs/>
          <w:sz w:val="24"/>
          <w:szCs w:val="24"/>
        </w:rPr>
        <w:t xml:space="preserve">“ Töövõtulepingus, mis on kättesaadav Riigihangete registris viitenumbri nr </w:t>
      </w:r>
      <w:r w:rsidR="00EA00B7">
        <w:rPr>
          <w:rFonts w:ascii="Times New Roman" w:hAnsi="Times New Roman" w:cs="Times New Roman"/>
          <w:bCs/>
          <w:sz w:val="24"/>
          <w:szCs w:val="24"/>
        </w:rPr>
        <w:t xml:space="preserve">244727 </w:t>
      </w:r>
      <w:r w:rsidRPr="00D55949">
        <w:rPr>
          <w:rFonts w:ascii="Times New Roman" w:hAnsi="Times New Roman" w:cs="Times New Roman"/>
          <w:bCs/>
          <w:sz w:val="24"/>
          <w:szCs w:val="24"/>
        </w:rPr>
        <w:t>all.</w:t>
      </w:r>
      <w:r w:rsidR="0059697D">
        <w:rPr>
          <w:rFonts w:ascii="Times New Roman" w:hAnsi="Times New Roman" w:cs="Times New Roman"/>
          <w:bCs/>
          <w:sz w:val="24"/>
          <w:szCs w:val="24"/>
        </w:rPr>
        <w:t xml:space="preserv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3AC661C2" w14:textId="54516CFC"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aluseks oleva hanke avamise tulemustest 10 tööpäeva jooksul peale hanke avamist;</w:t>
      </w:r>
    </w:p>
    <w:p w14:paraId="2B833EEB" w14:textId="72D9F184" w:rsidR="00917F48" w:rsidRPr="00B24083" w:rsidRDefault="00917F48" w:rsidP="00B24083">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1CFE1E44" w14:textId="462A1AC3" w:rsidR="00761D15" w:rsidRPr="00761D15" w:rsidRDefault="000904C0"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Tasanduskiht, pindamine, peenratööd</w:t>
      </w:r>
    </w:p>
    <w:p w14:paraId="05DA7C0B" w14:textId="21A53B68"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7142AC">
        <w:rPr>
          <w:rFonts w:ascii="Times New Roman" w:hAnsi="Times New Roman" w:cs="Times New Roman"/>
          <w:bCs/>
          <w:sz w:val="24"/>
          <w:szCs w:val="24"/>
        </w:rPr>
        <w:t>Pindamistööd Harju ja Rapla maakondades 2022. aastal</w:t>
      </w:r>
      <w:r w:rsidR="00810AA9" w:rsidRPr="005900CC">
        <w:rPr>
          <w:rFonts w:ascii="Times New Roman" w:hAnsi="Times New Roman" w:cs="Times New Roman"/>
          <w:bCs/>
          <w:sz w:val="24"/>
          <w:szCs w:val="24"/>
        </w:rPr>
        <w:t xml:space="preserve">“  (viitenumber </w:t>
      </w:r>
      <w:r w:rsidR="000904C0">
        <w:rPr>
          <w:rFonts w:ascii="Times New Roman" w:hAnsi="Times New Roman" w:cs="Times New Roman"/>
          <w:bCs/>
          <w:sz w:val="24"/>
          <w:szCs w:val="24"/>
        </w:rPr>
        <w:t>244727</w:t>
      </w:r>
      <w:r w:rsidR="00810AA9" w:rsidRPr="005900CC">
        <w:rPr>
          <w:rFonts w:ascii="Times New Roman" w:hAnsi="Times New Roman" w:cs="Times New Roman"/>
          <w:bCs/>
          <w:sz w:val="24"/>
          <w:szCs w:val="24"/>
        </w:rPr>
        <w:t>)</w:t>
      </w:r>
    </w:p>
    <w:p w14:paraId="29D567CC" w14:textId="7E48C297"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w:t>
      </w:r>
      <w:r w:rsidR="00086F47">
        <w:rPr>
          <w:rFonts w:ascii="Times New Roman" w:hAnsi="Times New Roman" w:cs="Times New Roman"/>
          <w:bCs/>
          <w:sz w:val="24"/>
          <w:szCs w:val="24"/>
        </w:rPr>
        <w:t>a</w:t>
      </w:r>
      <w:r w:rsidR="00810AA9" w:rsidRPr="005900CC">
        <w:rPr>
          <w:rFonts w:ascii="Times New Roman" w:hAnsi="Times New Roman" w:cs="Times New Roman"/>
          <w:bCs/>
          <w:sz w:val="24"/>
          <w:szCs w:val="24"/>
        </w:rPr>
        <w: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2" w:name="_Hlk496625979"/>
      <w:bookmarkEnd w:id="2"/>
    </w:p>
    <w:bookmarkEnd w:id="1"/>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lastRenderedPageBreak/>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27A1F064"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6EEBFD3E" w14:textId="3B8344FA" w:rsidR="005652AD" w:rsidRPr="00173726" w:rsidRDefault="005652A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poolseid tegevusi ning raudtee omaniku tingimustest kinnipidamist</w:t>
      </w:r>
      <w:r w:rsidR="001A39A9" w:rsidRPr="00173726">
        <w:rPr>
          <w:rFonts w:ascii="Times New Roman" w:hAnsi="Times New Roman" w:cs="Times New Roman"/>
          <w:sz w:val="24"/>
          <w:szCs w:val="24"/>
        </w:rPr>
        <w:t xml:space="preserve"> ja vastava loa olemasolu</w:t>
      </w:r>
      <w:r w:rsidRPr="00173726">
        <w:rPr>
          <w:rFonts w:ascii="Times New Roman" w:hAnsi="Times New Roman" w:cs="Times New Roman"/>
          <w:sz w:val="24"/>
          <w:szCs w:val="24"/>
        </w:rPr>
        <w:t xml:space="preserve"> ehitustööde teostamisel raudteeülesõitudel;</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3"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3"/>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lastRenderedPageBreak/>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5B87764"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r w:rsidR="00A05B1D">
        <w:rPr>
          <w:rFonts w:ascii="Times New Roman" w:hAnsi="Times New Roman" w:cs="Times New Roman"/>
          <w:sz w:val="24"/>
          <w:szCs w:val="24"/>
        </w:rPr>
        <w:t>;</w:t>
      </w:r>
    </w:p>
    <w:p w14:paraId="593FFBCF" w14:textId="50C8FF09"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r w:rsidR="00A05B1D">
        <w:rPr>
          <w:rFonts w:ascii="Times New Roman" w:hAnsi="Times New Roman" w:cs="Times New Roman"/>
          <w:sz w:val="24"/>
          <w:szCs w:val="24"/>
        </w:rPr>
        <w:t>;</w:t>
      </w:r>
    </w:p>
    <w:p w14:paraId="52275866" w14:textId="49ECCF97"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A05B1D">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66D6C084" w14:textId="77777777" w:rsidR="00152414"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123B824B" w:rsidR="00152414"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10024300" w14:textId="1CE4AD19" w:rsidR="00475C7A" w:rsidRPr="00173726" w:rsidRDefault="009C0FE8"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t</w:t>
      </w:r>
      <w:r w:rsidR="00475C7A">
        <w:rPr>
          <w:rFonts w:ascii="Times New Roman" w:hAnsi="Times New Roman" w:cs="Times New Roman"/>
          <w:sz w:val="24"/>
          <w:szCs w:val="24"/>
        </w:rPr>
        <w:t>ehnovõrkude (ümber)ehitus</w:t>
      </w:r>
      <w:r w:rsidR="00A05B1D">
        <w:rPr>
          <w:rFonts w:ascii="Times New Roman" w:hAnsi="Times New Roman" w:cs="Times New Roman"/>
          <w:sz w:val="24"/>
          <w:szCs w:val="24"/>
        </w:rPr>
        <w:t>.</w:t>
      </w:r>
    </w:p>
    <w:p w14:paraId="43A4FBC4" w14:textId="4229D09E" w:rsidR="00A52DA4" w:rsidRPr="009E6C0A" w:rsidRDefault="00A05020" w:rsidP="009E6C0A">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5" w:name="_Hlk496626274"/>
      <w:bookmarkEnd w:id="4"/>
      <w:r w:rsidRPr="005B47A7">
        <w:rPr>
          <w:rFonts w:ascii="Times New Roman" w:hAnsi="Times New Roman" w:cs="Times New Roman"/>
          <w:sz w:val="24"/>
          <w:szCs w:val="24"/>
        </w:rPr>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w:t>
      </w:r>
      <w:r w:rsidR="001C3DBD">
        <w:rPr>
          <w:rFonts w:ascii="Times New Roman" w:hAnsi="Times New Roman" w:cs="Times New Roman"/>
          <w:sz w:val="24"/>
          <w:szCs w:val="24"/>
        </w:rPr>
        <w:t>3</w:t>
      </w:r>
      <w:r w:rsidR="008A2117" w:rsidRPr="005B47A7">
        <w:rPr>
          <w:rFonts w:ascii="Times New Roman" w:hAnsi="Times New Roman" w:cs="Times New Roman"/>
          <w:sz w:val="24"/>
          <w:szCs w:val="24"/>
        </w:rPr>
        <w:t>.</w:t>
      </w:r>
      <w:r w:rsidR="0071685D">
        <w:rPr>
          <w:rFonts w:ascii="Times New Roman" w:hAnsi="Times New Roman" w:cs="Times New Roman"/>
          <w:sz w:val="24"/>
          <w:szCs w:val="24"/>
        </w:rPr>
        <w:t>9</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5"/>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6" w:name="_Hlk58403192"/>
      <w:bookmarkStart w:id="7"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6"/>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7"/>
    <w:p w14:paraId="55A400C1" w14:textId="7E120DAA"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720AA16A"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52CB8B31">
        <w:rPr>
          <w:rFonts w:ascii="Times New Roman" w:hAnsi="Times New Roman" w:cs="Times New Roman"/>
          <w:sz w:val="24"/>
          <w:szCs w:val="24"/>
        </w:rPr>
        <w:t>vajadusel koostama ja väljastama Töövõtjale juhiseid täiendavate Tööde tegemiseks või Töö ja/või mahtude muutmiseks vastavalt töövõtulepingu  Inseneri juhise vormile. Juhised Töö ja/või mahtude muutmise kohta peavad olema enne väljastamist kooskõlastatud Tellijaga</w:t>
      </w:r>
      <w:r w:rsidR="003614CB" w:rsidRPr="52CB8B31">
        <w:rPr>
          <w:rFonts w:ascii="Times New Roman" w:hAnsi="Times New Roman" w:cs="Times New Roman"/>
          <w:sz w:val="24"/>
          <w:szCs w:val="24"/>
        </w:rPr>
        <w:t>.</w:t>
      </w:r>
      <w:r w:rsidR="00E9432A" w:rsidRPr="52CB8B31">
        <w:rPr>
          <w:rFonts w:ascii="Times New Roman" w:hAnsi="Times New Roman" w:cs="Times New Roman"/>
          <w:color w:val="FF0000"/>
          <w:sz w:val="24"/>
          <w:szCs w:val="24"/>
        </w:rPr>
        <w:t xml:space="preserve"> </w:t>
      </w:r>
      <w:r w:rsidR="00E9432A" w:rsidRPr="52CB8B31">
        <w:rPr>
          <w:rFonts w:ascii="Times New Roman" w:hAnsi="Times New Roman" w:cs="Times New Roman"/>
          <w:color w:val="000000" w:themeColor="text1"/>
          <w:sz w:val="24"/>
          <w:szCs w:val="24"/>
        </w:rPr>
        <w:t>Hiljemalt 15 päeva peale juhise alusel tööde teostamist tuleb vormistada tööde muudatus  Tööde muudatuse vorm;</w:t>
      </w:r>
    </w:p>
    <w:p w14:paraId="0FBDC92E" w14:textId="34191FDF"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42E870EC"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8"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8"/>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6A40EF70" w:rsidR="00BA1A7B"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58743C">
        <w:rPr>
          <w:rFonts w:ascii="Times New Roman" w:hAnsi="Times New Roman" w:cs="Times New Roman"/>
          <w:sz w:val="24"/>
          <w:szCs w:val="24"/>
        </w:rPr>
        <w:t>v</w:t>
      </w:r>
      <w:r w:rsidR="00BA0907" w:rsidRPr="0058743C">
        <w:rPr>
          <w:rFonts w:ascii="Times New Roman" w:hAnsi="Times New Roman" w:cs="Times New Roman"/>
          <w:sz w:val="24"/>
          <w:szCs w:val="24"/>
        </w:rPr>
        <w:t xml:space="preserve">astavalt </w:t>
      </w:r>
      <w:r w:rsidR="00DD5FBF" w:rsidRPr="0058743C">
        <w:rPr>
          <w:rFonts w:ascii="Times New Roman" w:hAnsi="Times New Roman" w:cs="Times New Roman"/>
          <w:sz w:val="24"/>
          <w:szCs w:val="24"/>
        </w:rPr>
        <w:t>Lisa 7</w:t>
      </w:r>
      <w:r w:rsidR="00DD5FBF" w:rsidRPr="52CB8B31">
        <w:rPr>
          <w:rFonts w:ascii="Times New Roman" w:hAnsi="Times New Roman" w:cs="Times New Roman"/>
          <w:sz w:val="24"/>
          <w:szCs w:val="24"/>
        </w:rPr>
        <w:t xml:space="preserve"> </w:t>
      </w:r>
      <w:r w:rsidR="00BA0907" w:rsidRPr="52CB8B31">
        <w:rPr>
          <w:rFonts w:ascii="Times New Roman" w:hAnsi="Times New Roman" w:cs="Times New Roman"/>
          <w:sz w:val="24"/>
          <w:szCs w:val="24"/>
        </w:rPr>
        <w:t>„</w:t>
      </w:r>
      <w:r w:rsidR="00DD5FBF" w:rsidRPr="52CB8B31">
        <w:rPr>
          <w:rFonts w:ascii="Times New Roman" w:hAnsi="Times New Roman" w:cs="Times New Roman"/>
          <w:sz w:val="24"/>
          <w:szCs w:val="24"/>
        </w:rPr>
        <w:t>Enimlevinud t</w:t>
      </w:r>
      <w:r w:rsidR="00BA0907" w:rsidRPr="52CB8B31">
        <w:rPr>
          <w:rFonts w:ascii="Times New Roman" w:hAnsi="Times New Roman" w:cs="Times New Roman"/>
          <w:sz w:val="24"/>
          <w:szCs w:val="24"/>
        </w:rPr>
        <w:t>ee-ehitustööde kontroll- ja vastuvõtu</w:t>
      </w:r>
      <w:r w:rsidR="000A73DD" w:rsidRPr="52CB8B31">
        <w:rPr>
          <w:rFonts w:ascii="Times New Roman" w:hAnsi="Times New Roman" w:cs="Times New Roman"/>
          <w:sz w:val="24"/>
          <w:szCs w:val="24"/>
        </w:rPr>
        <w:t xml:space="preserve"> </w:t>
      </w:r>
      <w:r w:rsidR="00BA0907" w:rsidRPr="52CB8B31">
        <w:rPr>
          <w:rFonts w:ascii="Times New Roman" w:hAnsi="Times New Roman" w:cs="Times New Roman"/>
          <w:sz w:val="24"/>
          <w:szCs w:val="24"/>
        </w:rPr>
        <w:t>toimingute loetelu“-</w:t>
      </w:r>
      <w:proofErr w:type="spellStart"/>
      <w:r w:rsidR="00BA0907" w:rsidRPr="52CB8B31">
        <w:rPr>
          <w:rFonts w:ascii="Times New Roman" w:hAnsi="Times New Roman" w:cs="Times New Roman"/>
          <w:sz w:val="24"/>
          <w:szCs w:val="24"/>
        </w:rPr>
        <w:t>le</w:t>
      </w:r>
      <w:proofErr w:type="spellEnd"/>
      <w:r w:rsidR="00BA0907" w:rsidRPr="52CB8B31">
        <w:rPr>
          <w:rFonts w:ascii="Times New Roman" w:hAnsi="Times New Roman" w:cs="Times New Roman"/>
          <w:sz w:val="24"/>
          <w:szCs w:val="24"/>
        </w:rPr>
        <w:t xml:space="preserve"> </w:t>
      </w:r>
      <w:r w:rsidR="00D44656" w:rsidRPr="52CB8B31">
        <w:rPr>
          <w:rFonts w:ascii="Times New Roman" w:hAnsi="Times New Roman" w:cs="Times New Roman"/>
          <w:sz w:val="24"/>
          <w:szCs w:val="24"/>
        </w:rPr>
        <w:t>ja mujal sätesta</w:t>
      </w:r>
      <w:r w:rsidR="00E44DB9" w:rsidRPr="52CB8B31">
        <w:rPr>
          <w:rFonts w:ascii="Times New Roman" w:hAnsi="Times New Roman" w:cs="Times New Roman"/>
          <w:sz w:val="24"/>
          <w:szCs w:val="24"/>
        </w:rPr>
        <w:t xml:space="preserve">tud nõuetele </w:t>
      </w:r>
      <w:r w:rsidR="00BA0907" w:rsidRPr="52CB8B31">
        <w:rPr>
          <w:rFonts w:ascii="Times New Roman" w:hAnsi="Times New Roman" w:cs="Times New Roman"/>
          <w:sz w:val="24"/>
          <w:szCs w:val="24"/>
        </w:rPr>
        <w:t xml:space="preserve">kontrollima Töövõtja poolseid kontrolltoimingute </w:t>
      </w:r>
      <w:r w:rsidR="00A05020" w:rsidRPr="52CB8B31">
        <w:rPr>
          <w:rFonts w:ascii="Times New Roman" w:hAnsi="Times New Roman" w:cs="Times New Roman"/>
          <w:sz w:val="24"/>
          <w:szCs w:val="24"/>
        </w:rPr>
        <w:t xml:space="preserve">olemasolu ja </w:t>
      </w:r>
      <w:r w:rsidR="00F20421" w:rsidRPr="52CB8B31">
        <w:rPr>
          <w:rFonts w:ascii="Times New Roman" w:hAnsi="Times New Roman" w:cs="Times New Roman"/>
          <w:sz w:val="24"/>
          <w:szCs w:val="24"/>
        </w:rPr>
        <w:t xml:space="preserve">vastavust projektile. </w:t>
      </w:r>
      <w:r w:rsidR="00BA0907" w:rsidRPr="52CB8B31">
        <w:rPr>
          <w:rFonts w:ascii="Times New Roman" w:hAnsi="Times New Roman" w:cs="Times New Roman"/>
          <w:sz w:val="24"/>
          <w:szCs w:val="24"/>
        </w:rPr>
        <w:t xml:space="preserve">See on eelduseks objektil </w:t>
      </w:r>
      <w:r w:rsidR="00F20421" w:rsidRPr="52CB8B31">
        <w:rPr>
          <w:rFonts w:ascii="Times New Roman" w:hAnsi="Times New Roman" w:cs="Times New Roman"/>
          <w:sz w:val="24"/>
          <w:szCs w:val="24"/>
        </w:rPr>
        <w:t>Inseneri  poolsete</w:t>
      </w:r>
      <w:r w:rsidR="00BA0907" w:rsidRPr="52CB8B31">
        <w:rPr>
          <w:rFonts w:ascii="Times New Roman" w:hAnsi="Times New Roman" w:cs="Times New Roman"/>
          <w:sz w:val="24"/>
          <w:szCs w:val="24"/>
        </w:rPr>
        <w:t xml:space="preserve"> vastuvõtu toimingute teostamiseks</w:t>
      </w:r>
      <w:r w:rsidR="00423206" w:rsidRPr="52CB8B31">
        <w:rPr>
          <w:rFonts w:ascii="Times New Roman" w:hAnsi="Times New Roman" w:cs="Times New Roman"/>
          <w:sz w:val="24"/>
          <w:szCs w:val="24"/>
        </w:rPr>
        <w:t>;</w:t>
      </w:r>
      <w:r w:rsidR="00BA0907" w:rsidRPr="52CB8B31">
        <w:rPr>
          <w:rFonts w:ascii="Times New Roman" w:hAnsi="Times New Roman" w:cs="Times New Roman"/>
          <w:sz w:val="24"/>
          <w:szCs w:val="24"/>
        </w:rPr>
        <w:t xml:space="preserve"> </w:t>
      </w:r>
    </w:p>
    <w:p w14:paraId="656FABE2" w14:textId="0E5054D1" w:rsidR="00BB42A8" w:rsidRPr="00267520" w:rsidRDefault="00423206"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2A8">
        <w:rPr>
          <w:rFonts w:ascii="Times New Roman" w:hAnsi="Times New Roman" w:cs="Times New Roman"/>
          <w:sz w:val="24"/>
          <w:szCs w:val="24"/>
        </w:rPr>
        <w:t>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Pr>
          <w:rFonts w:ascii="Times New Roman" w:hAnsi="Times New Roman" w:cs="Times New Roman"/>
          <w:sz w:val="24"/>
          <w:szCs w:val="24"/>
        </w:rPr>
        <w:t>;</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4D81F049"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Pr="003614CB">
          <w:rPr>
            <w:rStyle w:val="Hperlink"/>
            <w:rFonts w:cs="Times New Roman"/>
            <w:color w:val="auto"/>
            <w:szCs w:val="24"/>
          </w:rPr>
          <w:t>https://labor.mnt.ee/labor/</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0D64952C" w:rsidR="00126793" w:rsidRPr="000B792A" w:rsidRDefault="00CA5223" w:rsidP="00CA5223">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 xml:space="preserve">.24.1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3F175E38" w:rsidR="00F837F2" w:rsidRPr="00C23B00" w:rsidRDefault="00CA5223"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0B792A">
        <w:rPr>
          <w:rFonts w:ascii="Times New Roman" w:hAnsi="Times New Roman" w:cs="Times New Roman"/>
          <w:sz w:val="24"/>
          <w:szCs w:val="24"/>
        </w:rPr>
        <w:t xml:space="preserve">.24.2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lastRenderedPageBreak/>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06F47746" w:rsidR="00F837F2" w:rsidRPr="003614CB" w:rsidRDefault="00CA5223" w:rsidP="00C23B00">
      <w:pPr>
        <w:pStyle w:val="Default"/>
        <w:ind w:left="709" w:hanging="709"/>
        <w:jc w:val="both"/>
        <w:rPr>
          <w:color w:val="auto"/>
        </w:rPr>
      </w:pPr>
      <w:r>
        <w:rPr>
          <w:color w:val="auto"/>
        </w:rPr>
        <w:t>3</w:t>
      </w:r>
      <w:r w:rsidR="00C23B00">
        <w:rPr>
          <w:color w:val="auto"/>
        </w:rPr>
        <w:t>.2</w:t>
      </w:r>
      <w:r w:rsidR="000B792A">
        <w:rPr>
          <w:color w:val="auto"/>
        </w:rPr>
        <w:t>4</w:t>
      </w:r>
      <w:r w:rsidR="00C23B00">
        <w:rPr>
          <w:color w:val="auto"/>
        </w:rPr>
        <w:t xml:space="preserve">.3 </w:t>
      </w:r>
      <w:r w:rsidR="00F837F2" w:rsidRPr="003614CB">
        <w:rPr>
          <w:color w:val="auto"/>
        </w:rPr>
        <w:t>Ühte tellimusse võib panna valitud katsete grupi</w:t>
      </w:r>
      <w:r w:rsidR="00C90908" w:rsidRPr="003614CB">
        <w:rPr>
          <w:color w:val="auto"/>
        </w:rPr>
        <w:t xml:space="preserve"> </w:t>
      </w:r>
      <w:bookmarkStart w:id="9"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352D35">
        <w:rPr>
          <w:color w:val="auto"/>
          <w:lang w:val="en-GB"/>
        </w:rPr>
        <w:t>4</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9"/>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0"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0"/>
    <w:p w14:paraId="381C9F06" w14:textId="1D8B8056" w:rsidR="00F837F2" w:rsidRPr="003614CB" w:rsidRDefault="00CA5223" w:rsidP="00C23B00">
      <w:pPr>
        <w:pStyle w:val="Default"/>
        <w:jc w:val="both"/>
        <w:rPr>
          <w:color w:val="auto"/>
        </w:rPr>
      </w:pPr>
      <w:r>
        <w:rPr>
          <w:color w:val="auto"/>
        </w:rPr>
        <w:t>3</w:t>
      </w:r>
      <w:r w:rsidR="00F837F2" w:rsidRPr="003614CB">
        <w:rPr>
          <w:color w:val="auto"/>
        </w:rPr>
        <w:t>.2</w:t>
      </w:r>
      <w:r w:rsidR="000B792A">
        <w:rPr>
          <w:color w:val="auto"/>
        </w:rPr>
        <w:t>4</w:t>
      </w:r>
      <w:r w:rsidR="00F837F2" w:rsidRPr="003614CB">
        <w:rPr>
          <w:color w:val="auto"/>
        </w:rPr>
        <w:t xml:space="preserve">.4  Ühe proovi all mõeldakse ühe grupi ühest kohast võetud proovi. </w:t>
      </w:r>
    </w:p>
    <w:p w14:paraId="3D0D766E" w14:textId="724EC507" w:rsidR="00F837F2" w:rsidRPr="003614CB" w:rsidRDefault="00CA5223" w:rsidP="00C23B00">
      <w:pPr>
        <w:pStyle w:val="Default"/>
        <w:ind w:left="709" w:hanging="709"/>
        <w:jc w:val="both"/>
        <w:rPr>
          <w:color w:val="auto"/>
        </w:rPr>
      </w:pPr>
      <w:r>
        <w:rPr>
          <w:color w:val="auto"/>
        </w:rPr>
        <w:t>3</w:t>
      </w:r>
      <w:r w:rsidR="00F837F2" w:rsidRPr="003614CB">
        <w:rPr>
          <w:color w:val="auto"/>
        </w:rPr>
        <w:t>.2</w:t>
      </w:r>
      <w:r w:rsidR="000B792A">
        <w:rPr>
          <w:color w:val="auto"/>
        </w:rPr>
        <w:t>4</w:t>
      </w:r>
      <w:r w:rsidR="00F837F2"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646FDB7F" w:rsidR="00F837F2" w:rsidRPr="003614CB" w:rsidRDefault="00CA5223"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sidR="000B792A">
        <w:rPr>
          <w:rFonts w:ascii="Times New Roman" w:hAnsi="Times New Roman" w:cs="Times New Roman"/>
          <w:sz w:val="24"/>
          <w:szCs w:val="24"/>
        </w:rPr>
        <w:t>4</w:t>
      </w:r>
      <w:r w:rsidR="00F837F2"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00F837F2"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0BC51DE9" w:rsidR="00F837F2" w:rsidRPr="003614CB" w:rsidRDefault="00CA5223"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sidR="000B792A">
        <w:rPr>
          <w:rFonts w:ascii="Times New Roman" w:hAnsi="Times New Roman" w:cs="Times New Roman"/>
          <w:sz w:val="24"/>
          <w:szCs w:val="24"/>
        </w:rPr>
        <w:t>4</w:t>
      </w:r>
      <w:r w:rsidR="00F837F2" w:rsidRPr="003614CB">
        <w:rPr>
          <w:rFonts w:ascii="Times New Roman" w:hAnsi="Times New Roman" w:cs="Times New Roman"/>
          <w:sz w:val="24"/>
          <w:szCs w:val="24"/>
        </w:rPr>
        <w:t>.7 Kõik laborisse viidud proovid peavad olema tähistatud tellimuse numbri ning inseneri nime ja kontaktandmetega.</w:t>
      </w:r>
    </w:p>
    <w:p w14:paraId="64DC9488" w14:textId="75DEAC55" w:rsidR="00F837F2" w:rsidRPr="003614CB" w:rsidRDefault="00CA5223" w:rsidP="00C23B00">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sidR="00F837F2" w:rsidRPr="003614CB">
        <w:rPr>
          <w:rFonts w:ascii="Times New Roman" w:hAnsi="Times New Roman" w:cs="Times New Roman"/>
          <w:sz w:val="24"/>
          <w:szCs w:val="24"/>
        </w:rPr>
        <w:t>.2</w:t>
      </w:r>
      <w:r w:rsidR="000B792A">
        <w:rPr>
          <w:rFonts w:ascii="Times New Roman" w:hAnsi="Times New Roman" w:cs="Times New Roman"/>
          <w:sz w:val="24"/>
          <w:szCs w:val="24"/>
        </w:rPr>
        <w:t>4</w:t>
      </w:r>
      <w:r w:rsidR="00F837F2"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00F837F2" w:rsidRPr="003614CB">
        <w:rPr>
          <w:rFonts w:ascii="Times New Roman" w:hAnsi="Times New Roman" w:cs="Times New Roman"/>
          <w:sz w:val="24"/>
          <w:szCs w:val="24"/>
        </w:rPr>
        <w:t>nsener eelnevalt   laboriga.</w:t>
      </w:r>
    </w:p>
    <w:p w14:paraId="0C179160" w14:textId="494CB65C"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1"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1"/>
    </w:p>
    <w:p w14:paraId="45B703BD" w14:textId="2E16FC3C"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BA0907" w:rsidRPr="009F776D">
        <w:rPr>
          <w:rFonts w:ascii="Times New Roman" w:hAnsi="Times New Roman" w:cs="Times New Roman"/>
          <w:sz w:val="24"/>
          <w:szCs w:val="24"/>
        </w:rPr>
        <w:t xml:space="preserve">vähemalt </w:t>
      </w:r>
      <w:r w:rsidR="009F776D" w:rsidRPr="009F776D">
        <w:rPr>
          <w:rFonts w:ascii="Times New Roman" w:hAnsi="Times New Roman" w:cs="Times New Roman"/>
          <w:sz w:val="24"/>
          <w:szCs w:val="24"/>
        </w:rPr>
        <w:t xml:space="preserve">20 </w:t>
      </w:r>
      <w:r w:rsidR="00BA0907" w:rsidRPr="009F776D">
        <w:rPr>
          <w:rFonts w:ascii="Times New Roman" w:hAnsi="Times New Roman" w:cs="Times New Roman"/>
          <w:sz w:val="24"/>
          <w:szCs w:val="24"/>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0902983F" w14:textId="377A4B63" w:rsidR="00516B72" w:rsidRPr="0048063A" w:rsidRDefault="0048063A" w:rsidP="0073728E">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v</w:t>
      </w:r>
      <w:r w:rsidR="00516B72" w:rsidRPr="0048063A">
        <w:rPr>
          <w:rFonts w:ascii="Times New Roman" w:hAnsi="Times New Roman" w:cs="Times New Roman"/>
          <w:sz w:val="24"/>
          <w:szCs w:val="24"/>
        </w:rPr>
        <w:t xml:space="preserve">astu võtma objektile saabunud asfaldi ja puistematerjalide (liiv, kruus, killustik, bituumensideainega materjalid jms) e-veoselehed nende vastavuse hindamiseks ja ülekaaluliste veoste kontrolliks. Muude materjalide saatelehed ja selle põhjal koostatud koondtabelid (peab sisaldama: </w:t>
      </w:r>
      <w:proofErr w:type="spellStart"/>
      <w:r w:rsidR="00516B72" w:rsidRPr="0048063A">
        <w:rPr>
          <w:rFonts w:ascii="Times New Roman" w:hAnsi="Times New Roman" w:cs="Times New Roman"/>
          <w:sz w:val="24"/>
          <w:szCs w:val="24"/>
        </w:rPr>
        <w:t>tee-ehituse</w:t>
      </w:r>
      <w:proofErr w:type="spellEnd"/>
      <w:r w:rsidR="00516B72" w:rsidRPr="0048063A">
        <w:rPr>
          <w:rFonts w:ascii="Times New Roman" w:hAnsi="Times New Roman" w:cs="Times New Roman"/>
          <w:sz w:val="24"/>
          <w:szCs w:val="24"/>
        </w:rPr>
        <w:t xml:space="preserve"> töövõtulepingu Lisa 16 „E-veoselehe tööde dokumenteerimise minimaalsed nõude“ nõutud minimaalseid andmeid). E-veoselehti kontrollitakse reaalajas andmeedastusplatvormi kaudu (Töövõtja tagab andmeedastusplatvormile juurdepääsu). Objektil piloteerib Transpordiamet e-veoselehtede kasutamist. Kõik puistematerjalide saatelehed ja nende põhjal koostatud koondtabelid (e-veoselehed) tuleb Töövõtjal vormistada elektroonilises andmevahetusplatvormis. Kõik e-veoselehed on jälgitavad ja </w:t>
      </w:r>
      <w:proofErr w:type="spellStart"/>
      <w:r w:rsidR="00516B72" w:rsidRPr="0048063A">
        <w:rPr>
          <w:rFonts w:ascii="Times New Roman" w:hAnsi="Times New Roman" w:cs="Times New Roman"/>
          <w:sz w:val="24"/>
          <w:szCs w:val="24"/>
        </w:rPr>
        <w:t>allalaetavad</w:t>
      </w:r>
      <w:proofErr w:type="spellEnd"/>
      <w:r w:rsidR="00516B72" w:rsidRPr="0048063A">
        <w:rPr>
          <w:rFonts w:ascii="Times New Roman" w:hAnsi="Times New Roman" w:cs="Times New Roman"/>
          <w:sz w:val="24"/>
          <w:szCs w:val="24"/>
        </w:rPr>
        <w:t xml:space="preserve"> elektroonilises andmevahetusplatvormis. Juhul kui Insener märkab e-veostelehe puhul ülekaalulisi koormaid, on ta viivitamatult kohustatud teavitama Tellijat sellest ning kontrollima e-veoselehtede õigsust ja korrektsust. O</w:t>
      </w:r>
      <w:r w:rsidR="00516B72" w:rsidRPr="0048063A">
        <w:rPr>
          <w:rFonts w:ascii="Times New Roman" w:hAnsi="Times New Roman"/>
          <w:sz w:val="24"/>
          <w:szCs w:val="24"/>
        </w:rPr>
        <w:t>bjektil võidakse teostada pisteliselt kontrollkaalumisi võrdlemaks tegelikku kaalu deklareeritava kaaluga statistilise ülevaate ja e-veoselehe arendustööde eesmärgil. Kontrollkaalumisi teostatakse kuni 10. erineval korral. Kontrollkaalumine korraldatakse Tellija poolt eelnevalt ette teavitamiseta. E-veoselehe kasutamise kogemusest tuleb Inseneril teha kokkuvõtte ja esitada vajadusel hooaja lõppedes Transpordiameti koosolekul või teehoiutööde foorumil. Kokkuvõttes tuleb eraldi alapunktidena välja tuua plussid ja miinused ning teha omapoolsed ettepanekud e-veoselehe kasutusmugavuse jms arenduseks</w:t>
      </w:r>
      <w:r w:rsidR="00516B72" w:rsidRPr="0048063A">
        <w:rPr>
          <w:rFonts w:ascii="Times New Roman" w:hAnsi="Times New Roman" w:cs="Times New Roman"/>
          <w:sz w:val="24"/>
          <w:szCs w:val="24"/>
        </w:rPr>
        <w:t xml:space="preserve">. </w:t>
      </w:r>
      <w:proofErr w:type="spellStart"/>
      <w:r w:rsidR="00516B72" w:rsidRPr="0048063A">
        <w:rPr>
          <w:rFonts w:ascii="Times New Roman" w:hAnsi="Times New Roman"/>
          <w:sz w:val="24"/>
          <w:szCs w:val="24"/>
        </w:rPr>
        <w:t>Kaaluliidestusega</w:t>
      </w:r>
      <w:proofErr w:type="spellEnd"/>
      <w:r w:rsidR="00516B72" w:rsidRPr="0048063A">
        <w:rPr>
          <w:rFonts w:ascii="Times New Roman" w:hAnsi="Times New Roman"/>
          <w:sz w:val="24"/>
          <w:szCs w:val="24"/>
        </w:rPr>
        <w:t xml:space="preserve"> e-veoselehtede korral tuleb arvestada boonust vastavalt </w:t>
      </w:r>
      <w:proofErr w:type="spellStart"/>
      <w:r w:rsidR="00516B72" w:rsidRPr="0048063A">
        <w:rPr>
          <w:rFonts w:ascii="Times New Roman" w:hAnsi="Times New Roman" w:cs="Times New Roman"/>
          <w:sz w:val="24"/>
          <w:szCs w:val="24"/>
        </w:rPr>
        <w:t>Tee-ehituse</w:t>
      </w:r>
      <w:proofErr w:type="spellEnd"/>
      <w:r w:rsidR="00516B72" w:rsidRPr="0048063A">
        <w:rPr>
          <w:rFonts w:ascii="Times New Roman" w:hAnsi="Times New Roman" w:cs="Times New Roman"/>
          <w:sz w:val="24"/>
          <w:szCs w:val="24"/>
        </w:rPr>
        <w:t xml:space="preserve"> töövõtulepingule.</w:t>
      </w:r>
    </w:p>
    <w:p w14:paraId="7F8770CB" w14:textId="6A34B3E3"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lastRenderedPageBreak/>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9646912" w:rsidR="00170FEF"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2" w:name="_Hlk62549265"/>
      <w:r w:rsidRPr="2347DC80">
        <w:rPr>
          <w:rFonts w:ascii="Times New Roman" w:hAnsi="Times New Roman" w:cs="Times New Roman"/>
          <w:b/>
          <w:bCs/>
          <w:sz w:val="24"/>
          <w:szCs w:val="24"/>
        </w:rPr>
        <w:t>Objekti teeregistrisse esitatavate  andmete tabel vorm</w:t>
      </w:r>
    </w:p>
    <w:p w14:paraId="29592222" w14:textId="0BE5B860" w:rsidR="00053055" w:rsidRPr="00865A46" w:rsidRDefault="00D20384" w:rsidP="00865A46">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sidRPr="2347DC80">
        <w:rPr>
          <w:rFonts w:ascii="Times New Roman" w:hAnsi="Times New Roman" w:cs="Times New Roman"/>
          <w:b/>
          <w:bCs/>
          <w:sz w:val="24"/>
          <w:szCs w:val="24"/>
        </w:rPr>
        <w:t>L</w:t>
      </w:r>
      <w:r w:rsidR="00107AAF" w:rsidRPr="2347DC80">
        <w:rPr>
          <w:rFonts w:ascii="Times New Roman" w:hAnsi="Times New Roman" w:cs="Times New Roman"/>
          <w:b/>
          <w:bCs/>
          <w:sz w:val="24"/>
          <w:szCs w:val="24"/>
        </w:rPr>
        <w:t>õpparuan</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e</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 xml:space="preserve"> –</w:t>
      </w:r>
      <w:r w:rsidR="00A05EDB" w:rsidRPr="2347DC80">
        <w:rPr>
          <w:rFonts w:ascii="Times New Roman" w:hAnsi="Times New Roman" w:cs="Times New Roman"/>
          <w:sz w:val="24"/>
          <w:szCs w:val="24"/>
        </w:rPr>
        <w:t xml:space="preserve"> </w:t>
      </w:r>
      <w:r w:rsidR="00A50E33" w:rsidRPr="2347DC80">
        <w:rPr>
          <w:rFonts w:ascii="Times New Roman" w:hAnsi="Times New Roman" w:cs="Times New Roman"/>
          <w:sz w:val="24"/>
          <w:szCs w:val="24"/>
        </w:rPr>
        <w:t>esitama</w:t>
      </w:r>
      <w:r w:rsidR="00C64577" w:rsidRPr="2347DC80">
        <w:rPr>
          <w:rFonts w:ascii="Times New Roman" w:hAnsi="Times New Roman"/>
          <w:sz w:val="24"/>
          <w:szCs w:val="24"/>
        </w:rPr>
        <w:t xml:space="preserve"> </w:t>
      </w:r>
      <w:r w:rsidR="00A50E33" w:rsidRPr="2347DC80">
        <w:rPr>
          <w:rFonts w:ascii="Times New Roman" w:hAnsi="Times New Roman"/>
          <w:sz w:val="24"/>
          <w:szCs w:val="24"/>
        </w:rPr>
        <w:t>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w:t>
      </w:r>
      <w:r w:rsidR="00204A02" w:rsidRPr="2347DC80">
        <w:rPr>
          <w:rFonts w:ascii="Times New Roman" w:hAnsi="Times New Roman"/>
          <w:sz w:val="24"/>
          <w:szCs w:val="24"/>
        </w:rPr>
        <w:t xml:space="preserve"> </w:t>
      </w:r>
      <w:r w:rsidR="00595BFD" w:rsidRPr="2347DC80">
        <w:rPr>
          <w:rFonts w:ascii="Times New Roman" w:hAnsi="Times New Roman"/>
          <w:sz w:val="24"/>
          <w:szCs w:val="24"/>
        </w:rPr>
        <w:t>Lõpparuande</w:t>
      </w:r>
      <w:r w:rsidR="00595BFD" w:rsidRPr="2347DC80">
        <w:rPr>
          <w:rFonts w:ascii="Times New Roman" w:hAnsi="Times New Roman" w:cs="Times New Roman"/>
          <w:sz w:val="24"/>
          <w:szCs w:val="24"/>
        </w:rPr>
        <w:t xml:space="preserve"> sisu ja esitatavad dokumendid lepitakse </w:t>
      </w:r>
      <w:r w:rsidR="00170FEF">
        <w:rPr>
          <w:rFonts w:ascii="Times New Roman" w:hAnsi="Times New Roman" w:cs="Times New Roman"/>
          <w:sz w:val="24"/>
          <w:szCs w:val="24"/>
        </w:rPr>
        <w:t xml:space="preserve">vajadusel </w:t>
      </w:r>
      <w:r w:rsidR="00595BFD" w:rsidRPr="2347DC80">
        <w:rPr>
          <w:rFonts w:ascii="Times New Roman" w:hAnsi="Times New Roman" w:cs="Times New Roman"/>
          <w:sz w:val="24"/>
          <w:szCs w:val="24"/>
        </w:rPr>
        <w:t xml:space="preserve">Tellijaga eelnevalt kokku. </w:t>
      </w:r>
      <w:bookmarkStart w:id="13" w:name="_Hlk496626509"/>
      <w:bookmarkStart w:id="14" w:name="_Hlk496626417"/>
      <w:bookmarkStart w:id="15" w:name="_Hlk496717572"/>
      <w:bookmarkEnd w:id="12"/>
      <w:bookmarkEnd w:id="13"/>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4"/>
    <w:bookmarkEnd w:id="15"/>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HYPERLINK "</w:instrText>
            </w:r>
            <w:r w:rsidRPr="000D1FC9">
              <w:rPr>
                <w:rFonts w:ascii="Times New Roman" w:hAnsi="Times New Roman" w:cs="Times New Roman"/>
                <w:b/>
                <w:sz w:val="24"/>
                <w:szCs w:val="24"/>
              </w:rPr>
              <w:instrText>http://www.t</w:instrText>
            </w:r>
            <w:r w:rsidRPr="000D1FC9">
              <w:rPr>
                <w:rFonts w:ascii="Times New Roman" w:hAnsi="Times New Roman"/>
                <w:b/>
                <w:sz w:val="24"/>
              </w:rPr>
              <w:instrText>ranspordiamet</w:instrText>
            </w:r>
            <w:r w:rsidRPr="000D1FC9">
              <w:rPr>
                <w:rFonts w:ascii="Times New Roman" w:hAnsi="Times New Roman" w:cs="Times New Roman"/>
                <w:b/>
                <w:sz w:val="24"/>
                <w:szCs w:val="24"/>
              </w:rPr>
              <w:instrText>.ee/</w:instrText>
            </w:r>
            <w:r>
              <w:rPr>
                <w:rFonts w:ascii="Times New Roman" w:hAnsi="Times New Roman" w:cs="Times New Roman"/>
                <w:b/>
                <w:sz w:val="24"/>
                <w:szCs w:val="24"/>
              </w:rPr>
              <w:instrText xml:space="preserve">" </w:instrText>
            </w:r>
            <w:r>
              <w:rPr>
                <w:rFonts w:ascii="Times New Roman" w:hAnsi="Times New Roman" w:cs="Times New Roman"/>
                <w:b/>
                <w:sz w:val="24"/>
                <w:szCs w:val="24"/>
              </w:rPr>
              <w:fldChar w:fldCharType="separate"/>
            </w:r>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ins w:id="16" w:author="Maria Kommusaar" w:date="2021-01-22T08:29:00Z">
              <w:r>
                <w:rPr>
                  <w:rFonts w:ascii="Times New Roman" w:hAnsi="Times New Roman" w:cs="Times New Roman"/>
                  <w:b/>
                  <w:sz w:val="24"/>
                  <w:szCs w:val="24"/>
                </w:rPr>
                <w:fldChar w:fldCharType="end"/>
              </w:r>
            </w:ins>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0D8445A0" w14:textId="77777777" w:rsidR="00366FDC" w:rsidRDefault="00366FDC" w:rsidP="0079172A">
      <w:pPr>
        <w:rPr>
          <w:rFonts w:ascii="Times New Roman" w:hAnsi="Times New Roman" w:cs="Times New Roman"/>
          <w:sz w:val="24"/>
          <w:szCs w:val="24"/>
        </w:rPr>
        <w:sectPr w:rsidR="00366FDC">
          <w:footerReference w:type="default" r:id="rId13"/>
          <w:pgSz w:w="11906" w:h="16838"/>
          <w:pgMar w:top="1417" w:right="1417" w:bottom="1417" w:left="1417" w:header="708" w:footer="708" w:gutter="0"/>
          <w:cols w:space="708"/>
          <w:docGrid w:linePitch="360"/>
        </w:sectPr>
      </w:pPr>
    </w:p>
    <w:p w14:paraId="431444B1" w14:textId="77777777" w:rsidR="00FF44C7" w:rsidRPr="00B419BF" w:rsidRDefault="00FF44C7" w:rsidP="002E1EDC">
      <w:pPr>
        <w:spacing w:after="0" w:line="240" w:lineRule="auto"/>
        <w:jc w:val="both"/>
        <w:rPr>
          <w:rFonts w:ascii="Times New Roman" w:hAnsi="Times New Roman" w:cs="Times New Roman"/>
        </w:rPr>
        <w:pPrChange w:id="17" w:author="Allan Toim" w:date="2022-02-10T10:27:00Z">
          <w:pPr>
            <w:spacing w:after="0" w:line="240" w:lineRule="auto"/>
            <w:jc w:val="both"/>
          </w:pPr>
        </w:pPrChange>
      </w:pPr>
    </w:p>
    <w:sectPr w:rsidR="00FF44C7" w:rsidRPr="00B419BF" w:rsidSect="00366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1AED8" w14:textId="77777777" w:rsidR="000F5698" w:rsidRDefault="000F5698" w:rsidP="00C3755D">
      <w:pPr>
        <w:spacing w:after="0" w:line="240" w:lineRule="auto"/>
      </w:pPr>
      <w:r>
        <w:separator/>
      </w:r>
    </w:p>
  </w:endnote>
  <w:endnote w:type="continuationSeparator" w:id="0">
    <w:p w14:paraId="0250B429" w14:textId="77777777" w:rsidR="000F5698" w:rsidRDefault="000F5698"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F1B10F" w14:textId="77777777" w:rsidR="000F5698" w:rsidRDefault="000F5698" w:rsidP="00C3755D">
      <w:pPr>
        <w:spacing w:after="0" w:line="240" w:lineRule="auto"/>
      </w:pPr>
      <w:r>
        <w:separator/>
      </w:r>
    </w:p>
  </w:footnote>
  <w:footnote w:type="continuationSeparator" w:id="0">
    <w:p w14:paraId="747B0B5B" w14:textId="77777777" w:rsidR="000F5698" w:rsidRDefault="000F5698"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1"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
  </w:num>
  <w:num w:numId="3">
    <w:abstractNumId w:val="9"/>
  </w:num>
  <w:num w:numId="4">
    <w:abstractNumId w:val="2"/>
  </w:num>
  <w:num w:numId="5">
    <w:abstractNumId w:val="5"/>
  </w:num>
  <w:num w:numId="6">
    <w:abstractNumId w:val="7"/>
  </w:num>
  <w:num w:numId="7">
    <w:abstractNumId w:val="8"/>
  </w:num>
  <w:num w:numId="8">
    <w:abstractNumId w:val="12"/>
  </w:num>
  <w:num w:numId="9">
    <w:abstractNumId w:val="10"/>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ia Kommusaar">
    <w15:presenceInfo w15:providerId="AD" w15:userId="S::maria.ossadtsaja@mnt.ee::19698591-3b74-4bac-b244-c4dd86eed1fd"/>
  </w15:person>
  <w15:person w15:author="Allan Toim">
    <w15:presenceInfo w15:providerId="AD" w15:userId="S::allan.toim@transpordiamet.ee::e73c45ab-c2f1-4d91-9e70-6d673ef030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7A70"/>
    <w:rsid w:val="00051D31"/>
    <w:rsid w:val="00053055"/>
    <w:rsid w:val="00064ECA"/>
    <w:rsid w:val="0007007D"/>
    <w:rsid w:val="00072C58"/>
    <w:rsid w:val="00075705"/>
    <w:rsid w:val="00080B90"/>
    <w:rsid w:val="00086F47"/>
    <w:rsid w:val="000904C0"/>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A7604"/>
    <w:rsid w:val="001B36CA"/>
    <w:rsid w:val="001B77EC"/>
    <w:rsid w:val="001C18AA"/>
    <w:rsid w:val="001C3DBD"/>
    <w:rsid w:val="001C5DC5"/>
    <w:rsid w:val="001E63AB"/>
    <w:rsid w:val="001E78B8"/>
    <w:rsid w:val="001F04A7"/>
    <w:rsid w:val="001F20AA"/>
    <w:rsid w:val="00201816"/>
    <w:rsid w:val="00204A02"/>
    <w:rsid w:val="002571EF"/>
    <w:rsid w:val="00257EC0"/>
    <w:rsid w:val="00260451"/>
    <w:rsid w:val="002606CA"/>
    <w:rsid w:val="00263E0C"/>
    <w:rsid w:val="00267520"/>
    <w:rsid w:val="00271212"/>
    <w:rsid w:val="0028093D"/>
    <w:rsid w:val="00292003"/>
    <w:rsid w:val="00293729"/>
    <w:rsid w:val="002A3F66"/>
    <w:rsid w:val="002A6747"/>
    <w:rsid w:val="002B3067"/>
    <w:rsid w:val="002C2E21"/>
    <w:rsid w:val="002C6A9A"/>
    <w:rsid w:val="002D38C0"/>
    <w:rsid w:val="002D406E"/>
    <w:rsid w:val="002E1266"/>
    <w:rsid w:val="002E1EDC"/>
    <w:rsid w:val="002E3954"/>
    <w:rsid w:val="002E49B4"/>
    <w:rsid w:val="002E5932"/>
    <w:rsid w:val="002E6667"/>
    <w:rsid w:val="002F73C7"/>
    <w:rsid w:val="00303D81"/>
    <w:rsid w:val="00350167"/>
    <w:rsid w:val="00352D35"/>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5092"/>
    <w:rsid w:val="00423206"/>
    <w:rsid w:val="00425577"/>
    <w:rsid w:val="004275E1"/>
    <w:rsid w:val="00430ADA"/>
    <w:rsid w:val="004313F1"/>
    <w:rsid w:val="00435349"/>
    <w:rsid w:val="00454ECF"/>
    <w:rsid w:val="004553CF"/>
    <w:rsid w:val="00475C7A"/>
    <w:rsid w:val="0048063A"/>
    <w:rsid w:val="00482E5B"/>
    <w:rsid w:val="00486424"/>
    <w:rsid w:val="00495D9A"/>
    <w:rsid w:val="004A2246"/>
    <w:rsid w:val="004C568E"/>
    <w:rsid w:val="004D2707"/>
    <w:rsid w:val="004E0409"/>
    <w:rsid w:val="004E0BC1"/>
    <w:rsid w:val="004F1045"/>
    <w:rsid w:val="004F460D"/>
    <w:rsid w:val="004F53FA"/>
    <w:rsid w:val="004F6337"/>
    <w:rsid w:val="0051112B"/>
    <w:rsid w:val="00516B72"/>
    <w:rsid w:val="00521E38"/>
    <w:rsid w:val="0053235B"/>
    <w:rsid w:val="00536730"/>
    <w:rsid w:val="005468F4"/>
    <w:rsid w:val="005572D7"/>
    <w:rsid w:val="00560970"/>
    <w:rsid w:val="005652AD"/>
    <w:rsid w:val="00565865"/>
    <w:rsid w:val="00571037"/>
    <w:rsid w:val="0058743C"/>
    <w:rsid w:val="005900CC"/>
    <w:rsid w:val="00595BFD"/>
    <w:rsid w:val="0059697D"/>
    <w:rsid w:val="005A075C"/>
    <w:rsid w:val="005A2858"/>
    <w:rsid w:val="005B47A7"/>
    <w:rsid w:val="005B4CCB"/>
    <w:rsid w:val="005B4E03"/>
    <w:rsid w:val="005C4692"/>
    <w:rsid w:val="005D6879"/>
    <w:rsid w:val="005D74F8"/>
    <w:rsid w:val="005E57ED"/>
    <w:rsid w:val="00600E89"/>
    <w:rsid w:val="00603129"/>
    <w:rsid w:val="00604E90"/>
    <w:rsid w:val="006054D7"/>
    <w:rsid w:val="00605C4B"/>
    <w:rsid w:val="006078D3"/>
    <w:rsid w:val="00616767"/>
    <w:rsid w:val="006262AC"/>
    <w:rsid w:val="00630FD8"/>
    <w:rsid w:val="006429D3"/>
    <w:rsid w:val="006451AB"/>
    <w:rsid w:val="00652862"/>
    <w:rsid w:val="00654C7D"/>
    <w:rsid w:val="00656DFA"/>
    <w:rsid w:val="006648CF"/>
    <w:rsid w:val="00670358"/>
    <w:rsid w:val="006765A1"/>
    <w:rsid w:val="0068009D"/>
    <w:rsid w:val="006801B9"/>
    <w:rsid w:val="00681017"/>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4855"/>
    <w:rsid w:val="006F6A44"/>
    <w:rsid w:val="007130F1"/>
    <w:rsid w:val="007142AC"/>
    <w:rsid w:val="0071685D"/>
    <w:rsid w:val="007172C4"/>
    <w:rsid w:val="007222C1"/>
    <w:rsid w:val="007302ED"/>
    <w:rsid w:val="00747DE3"/>
    <w:rsid w:val="00751F6D"/>
    <w:rsid w:val="00761D15"/>
    <w:rsid w:val="00761DF4"/>
    <w:rsid w:val="00762033"/>
    <w:rsid w:val="00764DFE"/>
    <w:rsid w:val="0076548C"/>
    <w:rsid w:val="00776290"/>
    <w:rsid w:val="0078765D"/>
    <w:rsid w:val="00787AF5"/>
    <w:rsid w:val="0079172A"/>
    <w:rsid w:val="007B1036"/>
    <w:rsid w:val="007B5EB3"/>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6278B"/>
    <w:rsid w:val="00863706"/>
    <w:rsid w:val="00864F23"/>
    <w:rsid w:val="00865A46"/>
    <w:rsid w:val="008710D2"/>
    <w:rsid w:val="00871AF9"/>
    <w:rsid w:val="00880E77"/>
    <w:rsid w:val="0088301C"/>
    <w:rsid w:val="00893A3A"/>
    <w:rsid w:val="00893C95"/>
    <w:rsid w:val="008A0F81"/>
    <w:rsid w:val="008A2117"/>
    <w:rsid w:val="008A2AD4"/>
    <w:rsid w:val="008A2C2C"/>
    <w:rsid w:val="008A2F94"/>
    <w:rsid w:val="008A44C8"/>
    <w:rsid w:val="008B2632"/>
    <w:rsid w:val="008C12A0"/>
    <w:rsid w:val="008C4583"/>
    <w:rsid w:val="008D1827"/>
    <w:rsid w:val="008D4CB0"/>
    <w:rsid w:val="008D4CBC"/>
    <w:rsid w:val="008E0588"/>
    <w:rsid w:val="008E163C"/>
    <w:rsid w:val="008E19E8"/>
    <w:rsid w:val="008E68E8"/>
    <w:rsid w:val="008F5A66"/>
    <w:rsid w:val="0090008B"/>
    <w:rsid w:val="00901254"/>
    <w:rsid w:val="00903300"/>
    <w:rsid w:val="00907C75"/>
    <w:rsid w:val="00911C18"/>
    <w:rsid w:val="00914B12"/>
    <w:rsid w:val="00917F48"/>
    <w:rsid w:val="009227CC"/>
    <w:rsid w:val="00922C4D"/>
    <w:rsid w:val="00925B1B"/>
    <w:rsid w:val="009268A4"/>
    <w:rsid w:val="00930A4F"/>
    <w:rsid w:val="00930F81"/>
    <w:rsid w:val="009464F4"/>
    <w:rsid w:val="00962014"/>
    <w:rsid w:val="00963471"/>
    <w:rsid w:val="00971FB9"/>
    <w:rsid w:val="0097338A"/>
    <w:rsid w:val="00984D02"/>
    <w:rsid w:val="009904F9"/>
    <w:rsid w:val="00994FB2"/>
    <w:rsid w:val="009B00F3"/>
    <w:rsid w:val="009B716D"/>
    <w:rsid w:val="009B7223"/>
    <w:rsid w:val="009C0FE8"/>
    <w:rsid w:val="009C5071"/>
    <w:rsid w:val="009D352D"/>
    <w:rsid w:val="009D35A9"/>
    <w:rsid w:val="009D48DF"/>
    <w:rsid w:val="009E10A6"/>
    <w:rsid w:val="009E579D"/>
    <w:rsid w:val="009E6C0A"/>
    <w:rsid w:val="009E6F56"/>
    <w:rsid w:val="009EFAF4"/>
    <w:rsid w:val="009F72FA"/>
    <w:rsid w:val="009F75B3"/>
    <w:rsid w:val="009F776D"/>
    <w:rsid w:val="00A05020"/>
    <w:rsid w:val="00A05B1D"/>
    <w:rsid w:val="00A05EDB"/>
    <w:rsid w:val="00A14A0C"/>
    <w:rsid w:val="00A21177"/>
    <w:rsid w:val="00A269C7"/>
    <w:rsid w:val="00A26FBA"/>
    <w:rsid w:val="00A27B48"/>
    <w:rsid w:val="00A3285D"/>
    <w:rsid w:val="00A420B4"/>
    <w:rsid w:val="00A50E33"/>
    <w:rsid w:val="00A51B92"/>
    <w:rsid w:val="00A52DA4"/>
    <w:rsid w:val="00A5664C"/>
    <w:rsid w:val="00A5779C"/>
    <w:rsid w:val="00A57ABE"/>
    <w:rsid w:val="00A62558"/>
    <w:rsid w:val="00A63DF8"/>
    <w:rsid w:val="00A653BE"/>
    <w:rsid w:val="00A70872"/>
    <w:rsid w:val="00A76981"/>
    <w:rsid w:val="00A95C91"/>
    <w:rsid w:val="00AB1644"/>
    <w:rsid w:val="00AC2DA1"/>
    <w:rsid w:val="00AC4AC2"/>
    <w:rsid w:val="00AE0F4E"/>
    <w:rsid w:val="00AE398F"/>
    <w:rsid w:val="00AF1946"/>
    <w:rsid w:val="00AF2444"/>
    <w:rsid w:val="00AF2780"/>
    <w:rsid w:val="00AF4364"/>
    <w:rsid w:val="00B12892"/>
    <w:rsid w:val="00B21CF0"/>
    <w:rsid w:val="00B2399F"/>
    <w:rsid w:val="00B24083"/>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A0907"/>
    <w:rsid w:val="00BA1429"/>
    <w:rsid w:val="00BA1A7B"/>
    <w:rsid w:val="00BB42A8"/>
    <w:rsid w:val="00BB4CD1"/>
    <w:rsid w:val="00BC0131"/>
    <w:rsid w:val="00BD421C"/>
    <w:rsid w:val="00BD4755"/>
    <w:rsid w:val="00BE118E"/>
    <w:rsid w:val="00BE5CEB"/>
    <w:rsid w:val="00BF0AD1"/>
    <w:rsid w:val="00BF51EB"/>
    <w:rsid w:val="00C00547"/>
    <w:rsid w:val="00C037D9"/>
    <w:rsid w:val="00C1398A"/>
    <w:rsid w:val="00C16CFD"/>
    <w:rsid w:val="00C20E21"/>
    <w:rsid w:val="00C23AFE"/>
    <w:rsid w:val="00C23B00"/>
    <w:rsid w:val="00C333C0"/>
    <w:rsid w:val="00C3755D"/>
    <w:rsid w:val="00C37D14"/>
    <w:rsid w:val="00C531E0"/>
    <w:rsid w:val="00C5485F"/>
    <w:rsid w:val="00C61D59"/>
    <w:rsid w:val="00C64577"/>
    <w:rsid w:val="00C71C4C"/>
    <w:rsid w:val="00C8454A"/>
    <w:rsid w:val="00C85AFB"/>
    <w:rsid w:val="00C86DFE"/>
    <w:rsid w:val="00C872CC"/>
    <w:rsid w:val="00C90908"/>
    <w:rsid w:val="00CA0752"/>
    <w:rsid w:val="00CA5223"/>
    <w:rsid w:val="00CA677B"/>
    <w:rsid w:val="00CB5079"/>
    <w:rsid w:val="00CC1A6A"/>
    <w:rsid w:val="00CC5736"/>
    <w:rsid w:val="00CC58F7"/>
    <w:rsid w:val="00CD6B15"/>
    <w:rsid w:val="00CE636C"/>
    <w:rsid w:val="00D01B46"/>
    <w:rsid w:val="00D178A8"/>
    <w:rsid w:val="00D20384"/>
    <w:rsid w:val="00D25E8B"/>
    <w:rsid w:val="00D31E85"/>
    <w:rsid w:val="00D40C52"/>
    <w:rsid w:val="00D44656"/>
    <w:rsid w:val="00D52641"/>
    <w:rsid w:val="00D537E2"/>
    <w:rsid w:val="00D55949"/>
    <w:rsid w:val="00D75A54"/>
    <w:rsid w:val="00D76393"/>
    <w:rsid w:val="00D84059"/>
    <w:rsid w:val="00D90B2E"/>
    <w:rsid w:val="00DA5111"/>
    <w:rsid w:val="00DC1C34"/>
    <w:rsid w:val="00DC662A"/>
    <w:rsid w:val="00DD5FBF"/>
    <w:rsid w:val="00DE0985"/>
    <w:rsid w:val="00DE4E7A"/>
    <w:rsid w:val="00DE580A"/>
    <w:rsid w:val="00DF04F9"/>
    <w:rsid w:val="00DF504D"/>
    <w:rsid w:val="00DF6722"/>
    <w:rsid w:val="00DF6FE1"/>
    <w:rsid w:val="00E008BA"/>
    <w:rsid w:val="00E01491"/>
    <w:rsid w:val="00E07B5A"/>
    <w:rsid w:val="00E238E6"/>
    <w:rsid w:val="00E2415B"/>
    <w:rsid w:val="00E320F2"/>
    <w:rsid w:val="00E357C2"/>
    <w:rsid w:val="00E44DB9"/>
    <w:rsid w:val="00E636C4"/>
    <w:rsid w:val="00E669D8"/>
    <w:rsid w:val="00E67229"/>
    <w:rsid w:val="00E75585"/>
    <w:rsid w:val="00E763FD"/>
    <w:rsid w:val="00E80908"/>
    <w:rsid w:val="00E83857"/>
    <w:rsid w:val="00E8529E"/>
    <w:rsid w:val="00E9200C"/>
    <w:rsid w:val="00E9432A"/>
    <w:rsid w:val="00E9527D"/>
    <w:rsid w:val="00EA00B7"/>
    <w:rsid w:val="00EC1D34"/>
    <w:rsid w:val="00EC501B"/>
    <w:rsid w:val="00EE0C51"/>
    <w:rsid w:val="00EE264A"/>
    <w:rsid w:val="00EE330A"/>
    <w:rsid w:val="00EE3323"/>
    <w:rsid w:val="00EF2126"/>
    <w:rsid w:val="00F04CCE"/>
    <w:rsid w:val="00F073D5"/>
    <w:rsid w:val="00F20421"/>
    <w:rsid w:val="00F27E27"/>
    <w:rsid w:val="00F323F0"/>
    <w:rsid w:val="00F47303"/>
    <w:rsid w:val="00F5261E"/>
    <w:rsid w:val="00F555F7"/>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A4A429B"/>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2CB8B31"/>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242643">
      <w:bodyDiv w:val="1"/>
      <w:marLeft w:val="0"/>
      <w:marRight w:val="0"/>
      <w:marTop w:val="0"/>
      <w:marBottom w:val="0"/>
      <w:divBdr>
        <w:top w:val="none" w:sz="0" w:space="0" w:color="auto"/>
        <w:left w:val="none" w:sz="0" w:space="0" w:color="auto"/>
        <w:bottom w:val="none" w:sz="0" w:space="0" w:color="auto"/>
        <w:right w:val="none" w:sz="0" w:space="0" w:color="auto"/>
      </w:divBdr>
    </w:div>
    <w:div w:id="1103380299">
      <w:bodyDiv w:val="1"/>
      <w:marLeft w:val="0"/>
      <w:marRight w:val="0"/>
      <w:marTop w:val="0"/>
      <w:marBottom w:val="0"/>
      <w:divBdr>
        <w:top w:val="none" w:sz="0" w:space="0" w:color="auto"/>
        <w:left w:val="none" w:sz="0" w:space="0" w:color="auto"/>
        <w:bottom w:val="none" w:sz="0" w:space="0" w:color="auto"/>
        <w:right w:val="none" w:sz="0" w:space="0" w:color="auto"/>
      </w:divBdr>
    </w:div>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12.11.2021 kk nr 1.1-1/21/652</Kinnitamise_x002f_kehtivuseaeg>
    <Eelmineverisoon xmlns="a7c26f75-7cc1-4752-9837-03f9ac72e1a4">07.05.2021 kk nr 1.1-1/21/272</Eelmineveriso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2.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E89F94C0-1EE1-4C95-9718-32B9256A7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88DAE-0605-408E-8DAA-48671E25A3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3092</Words>
  <Characters>17940</Characters>
  <Application>Microsoft Office Word</Application>
  <DocSecurity>0</DocSecurity>
  <Lines>149</Lines>
  <Paragraphs>41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Allan Toim</cp:lastModifiedBy>
  <cp:revision>24</cp:revision>
  <dcterms:created xsi:type="dcterms:W3CDTF">2021-11-12T13:34:00Z</dcterms:created>
  <dcterms:modified xsi:type="dcterms:W3CDTF">2022-02-10T08:28:00Z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